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DCC60" w14:textId="77777777" w:rsidR="00A83E61" w:rsidRDefault="00A83E61" w:rsidP="00A83E61">
      <w:pPr>
        <w:spacing w:line="276" w:lineRule="auto"/>
        <w:rPr>
          <w:rFonts w:ascii="Trebuchet MS" w:hAnsi="Trebuchet MS"/>
          <w:b/>
          <w:sz w:val="32"/>
          <w:szCs w:val="24"/>
          <w:lang w:val="ro-RO"/>
        </w:rPr>
      </w:pPr>
    </w:p>
    <w:p w14:paraId="3D47F5EB" w14:textId="6AED42EF" w:rsidR="00AF0269" w:rsidRPr="00D5029F" w:rsidRDefault="00AF0269" w:rsidP="00AF0269">
      <w:pPr>
        <w:spacing w:line="276" w:lineRule="auto"/>
        <w:jc w:val="center"/>
        <w:rPr>
          <w:rFonts w:ascii="Trebuchet MS" w:hAnsi="Trebuchet MS"/>
          <w:b/>
          <w:sz w:val="32"/>
          <w:szCs w:val="24"/>
          <w:lang w:val="ro-RO"/>
        </w:rPr>
      </w:pPr>
      <w:r w:rsidRPr="00D5029F">
        <w:rPr>
          <w:rFonts w:ascii="Trebuchet MS" w:hAnsi="Trebuchet MS"/>
          <w:b/>
          <w:sz w:val="32"/>
          <w:szCs w:val="24"/>
          <w:lang w:val="ro-RO"/>
        </w:rPr>
        <w:t>INFORMARE</w:t>
      </w:r>
    </w:p>
    <w:p w14:paraId="0CB1FD4F" w14:textId="6245D027" w:rsidR="00AF0269" w:rsidRPr="0022227E" w:rsidRDefault="00AF0269" w:rsidP="007C2B58">
      <w:pPr>
        <w:spacing w:line="276" w:lineRule="auto"/>
        <w:ind w:firstLine="426"/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22227E">
        <w:rPr>
          <w:rFonts w:ascii="Trebuchet MS" w:hAnsi="Trebuchet MS"/>
          <w:b/>
          <w:sz w:val="24"/>
          <w:szCs w:val="24"/>
          <w:lang w:val="ro-RO"/>
        </w:rPr>
        <w:t xml:space="preserve">Privind </w:t>
      </w:r>
      <w:r>
        <w:rPr>
          <w:rFonts w:ascii="Trebuchet MS" w:hAnsi="Trebuchet MS"/>
          <w:b/>
          <w:sz w:val="24"/>
          <w:szCs w:val="24"/>
          <w:lang w:val="ro-RO"/>
        </w:rPr>
        <w:t xml:space="preserve">CONTURILE DE VENITURI </w:t>
      </w:r>
      <w:r w:rsidRPr="0022227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>
        <w:rPr>
          <w:rFonts w:ascii="Trebuchet MS" w:hAnsi="Trebuchet MS"/>
          <w:b/>
          <w:sz w:val="24"/>
          <w:szCs w:val="24"/>
          <w:lang w:val="ro-RO"/>
        </w:rPr>
        <w:t>în vederea încasării sumelorde la coordonatorii de reforme și/sau investiții aferente</w:t>
      </w:r>
      <w:r w:rsidRPr="0022227E">
        <w:rPr>
          <w:rFonts w:ascii="Trebuchet MS" w:hAnsi="Trebuchet MS"/>
          <w:b/>
          <w:sz w:val="24"/>
          <w:szCs w:val="24"/>
          <w:lang w:val="ro-RO"/>
        </w:rPr>
        <w:t xml:space="preserve"> Componentei 1– Managementul Apei – </w:t>
      </w:r>
      <w:r w:rsidR="002D6A5B">
        <w:rPr>
          <w:rFonts w:ascii="Trebuchet MS" w:hAnsi="Trebuchet MS"/>
          <w:b/>
          <w:sz w:val="24"/>
          <w:szCs w:val="24"/>
          <w:lang w:val="ro-RO"/>
        </w:rPr>
        <w:t>I</w:t>
      </w:r>
      <w:r w:rsidRPr="0022227E">
        <w:rPr>
          <w:rFonts w:ascii="Trebuchet MS" w:hAnsi="Trebuchet MS"/>
          <w:b/>
          <w:sz w:val="24"/>
          <w:szCs w:val="24"/>
          <w:lang w:val="ro-RO"/>
        </w:rPr>
        <w:t>nvestițiile I1 și I2</w:t>
      </w:r>
    </w:p>
    <w:p w14:paraId="2912C262" w14:textId="77777777" w:rsidR="00B8090E" w:rsidRDefault="00B8090E"/>
    <w:p w14:paraId="1137E84E" w14:textId="77777777" w:rsidR="007C2B58" w:rsidRDefault="007C2B58"/>
    <w:p w14:paraId="75967458" w14:textId="172EC84D" w:rsidR="007C2B58" w:rsidRDefault="007C2B58" w:rsidP="007C2B58">
      <w:pPr>
        <w:ind w:right="288" w:firstLine="567"/>
        <w:jc w:val="both"/>
        <w:rPr>
          <w:rFonts w:ascii="Trebuchet MS" w:eastAsia="Times New Roman" w:hAnsi="Trebuchet MS" w:cs="Times New Roman"/>
          <w:kern w:val="0"/>
          <w14:ligatures w14:val="none"/>
        </w:rPr>
      </w:pP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În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atenția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beneficiarilor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PNRR cu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Contracte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de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finanțare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încheiate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cu MMAP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în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cadrul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Componentei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1 –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Managementul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Apei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– </w:t>
      </w:r>
      <w:proofErr w:type="spellStart"/>
      <w:r w:rsidR="00434BEE">
        <w:rPr>
          <w:rFonts w:ascii="Trebuchet MS" w:eastAsia="Times New Roman" w:hAnsi="Trebuchet MS" w:cs="Times New Roman"/>
          <w:kern w:val="0"/>
          <w14:ligatures w14:val="none"/>
        </w:rPr>
        <w:t>I</w:t>
      </w:r>
      <w:r w:rsidRPr="0022227E">
        <w:rPr>
          <w:rFonts w:ascii="Trebuchet MS" w:eastAsia="Times New Roman" w:hAnsi="Trebuchet MS" w:cs="Times New Roman"/>
          <w:kern w:val="0"/>
          <w14:ligatures w14:val="none"/>
        </w:rPr>
        <w:t>nvestițiile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I1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și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I2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vă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aducem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la </w:t>
      </w:r>
      <w:proofErr w:type="spellStart"/>
      <w:r w:rsidRPr="0022227E">
        <w:rPr>
          <w:rFonts w:ascii="Trebuchet MS" w:eastAsia="Times New Roman" w:hAnsi="Trebuchet MS" w:cs="Times New Roman"/>
          <w:kern w:val="0"/>
          <w14:ligatures w14:val="none"/>
        </w:rPr>
        <w:t>cunoștință</w:t>
      </w:r>
      <w:proofErr w:type="spellEnd"/>
      <w:r w:rsidRPr="0022227E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r>
        <w:rPr>
          <w:rFonts w:ascii="Trebuchet MS" w:eastAsia="Times New Roman" w:hAnsi="Trebuchet MS" w:cs="Times New Roman"/>
          <w:kern w:val="0"/>
          <w14:ligatures w14:val="none"/>
        </w:rPr>
        <w:t>urm</w:t>
      </w:r>
      <w:proofErr w:type="spellEnd"/>
      <w:r>
        <w:rPr>
          <w:rFonts w:ascii="Trebuchet MS" w:eastAsia="Times New Roman" w:hAnsi="Trebuchet MS" w:cs="Times New Roman"/>
          <w:kern w:val="0"/>
          <w:lang w:val="ro-RO"/>
          <w14:ligatures w14:val="none"/>
        </w:rPr>
        <w:t>ătoarele</w:t>
      </w:r>
      <w:r>
        <w:rPr>
          <w:rFonts w:ascii="Trebuchet MS" w:eastAsia="Times New Roman" w:hAnsi="Trebuchet MS" w:cs="Times New Roman"/>
          <w:kern w:val="0"/>
          <w14:ligatures w14:val="none"/>
        </w:rPr>
        <w:t>:</w:t>
      </w:r>
    </w:p>
    <w:p w14:paraId="2841EFA3" w14:textId="296AECCC" w:rsidR="007C2B58" w:rsidRDefault="007C2B58" w:rsidP="007C2B58">
      <w:pPr>
        <w:pStyle w:val="ListParagraph"/>
        <w:numPr>
          <w:ilvl w:val="0"/>
          <w:numId w:val="3"/>
        </w:numPr>
        <w:ind w:right="288"/>
        <w:jc w:val="both"/>
        <w:rPr>
          <w:rFonts w:ascii="Trebuchet MS" w:eastAsia="Times New Roman" w:hAnsi="Trebuchet MS" w:cs="Times New Roman"/>
          <w:kern w:val="0"/>
          <w14:ligatures w14:val="none"/>
        </w:rPr>
      </w:pPr>
      <w:proofErr w:type="spellStart"/>
      <w:r w:rsidRPr="007C2B58">
        <w:rPr>
          <w:rFonts w:ascii="Trebuchet MS" w:eastAsia="Times New Roman" w:hAnsi="Trebuchet MS" w:cs="Times New Roman"/>
          <w:kern w:val="0"/>
          <w14:ligatures w14:val="none"/>
        </w:rPr>
        <w:t>Investițiile</w:t>
      </w:r>
      <w:proofErr w:type="spellEnd"/>
      <w:r w:rsidRPr="007C2B58">
        <w:rPr>
          <w:rFonts w:ascii="Trebuchet MS" w:eastAsia="Times New Roman" w:hAnsi="Trebuchet MS" w:cs="Times New Roman"/>
          <w:kern w:val="0"/>
          <w14:ligatures w14:val="none"/>
        </w:rPr>
        <w:t xml:space="preserve"> din Componenta 1 – </w:t>
      </w:r>
      <w:proofErr w:type="spellStart"/>
      <w:r w:rsidRPr="007C2B58">
        <w:rPr>
          <w:rFonts w:ascii="Trebuchet MS" w:eastAsia="Times New Roman" w:hAnsi="Trebuchet MS" w:cs="Times New Roman"/>
          <w:kern w:val="0"/>
          <w14:ligatures w14:val="none"/>
        </w:rPr>
        <w:t>Managementul</w:t>
      </w:r>
      <w:proofErr w:type="spellEnd"/>
      <w:r w:rsidRPr="007C2B58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proofErr w:type="gramStart"/>
      <w:r w:rsidRPr="007C2B58">
        <w:rPr>
          <w:rFonts w:ascii="Trebuchet MS" w:eastAsia="Times New Roman" w:hAnsi="Trebuchet MS" w:cs="Times New Roman"/>
          <w:kern w:val="0"/>
          <w14:ligatures w14:val="none"/>
        </w:rPr>
        <w:t>Apei</w:t>
      </w:r>
      <w:proofErr w:type="spellEnd"/>
      <w:r w:rsidRPr="007C2B58">
        <w:rPr>
          <w:rFonts w:ascii="Trebuchet MS" w:eastAsia="Times New Roman" w:hAnsi="Trebuchet MS" w:cs="Times New Roman"/>
          <w:kern w:val="0"/>
          <w14:ligatures w14:val="none"/>
        </w:rPr>
        <w:t xml:space="preserve">  sunt</w:t>
      </w:r>
      <w:proofErr w:type="gramEnd"/>
      <w:r w:rsidRPr="007C2B58">
        <w:rPr>
          <w:rFonts w:ascii="Trebuchet MS" w:eastAsia="Times New Roman" w:hAnsi="Trebuchet MS" w:cs="Times New Roman"/>
          <w:kern w:val="0"/>
          <w14:ligatures w14:val="none"/>
        </w:rPr>
        <w:t xml:space="preserve"> </w:t>
      </w:r>
      <w:proofErr w:type="spellStart"/>
      <w:r w:rsidRPr="007C2B58">
        <w:rPr>
          <w:rFonts w:ascii="Trebuchet MS" w:eastAsia="Times New Roman" w:hAnsi="Trebuchet MS" w:cs="Times New Roman"/>
          <w:kern w:val="0"/>
          <w14:ligatures w14:val="none"/>
        </w:rPr>
        <w:t>finanțate</w:t>
      </w:r>
      <w:proofErr w:type="spellEnd"/>
      <w:r w:rsidRPr="007C2B58">
        <w:rPr>
          <w:rFonts w:ascii="Trebuchet MS" w:eastAsia="Times New Roman" w:hAnsi="Trebuchet MS" w:cs="Times New Roman"/>
          <w:kern w:val="0"/>
          <w14:ligatures w14:val="none"/>
        </w:rPr>
        <w:t xml:space="preserve"> din </w:t>
      </w:r>
      <w:proofErr w:type="spellStart"/>
      <w:r w:rsidRPr="007C2B58">
        <w:rPr>
          <w:rFonts w:ascii="Trebuchet MS" w:eastAsia="Times New Roman" w:hAnsi="Trebuchet MS" w:cs="Times New Roman"/>
          <w:kern w:val="0"/>
          <w14:ligatures w14:val="none"/>
        </w:rPr>
        <w:t>componenta</w:t>
      </w:r>
      <w:proofErr w:type="spellEnd"/>
      <w:r w:rsidRPr="007C2B58">
        <w:rPr>
          <w:rFonts w:ascii="Trebuchet MS" w:eastAsia="Times New Roman" w:hAnsi="Trebuchet MS" w:cs="Times New Roman"/>
          <w:kern w:val="0"/>
          <w14:ligatures w14:val="none"/>
        </w:rPr>
        <w:t xml:space="preserve"> de </w:t>
      </w:r>
      <w:proofErr w:type="spellStart"/>
      <w:r w:rsidRPr="007C2B58">
        <w:rPr>
          <w:rFonts w:ascii="Trebuchet MS" w:eastAsia="Times New Roman" w:hAnsi="Trebuchet MS" w:cs="Times New Roman"/>
          <w:kern w:val="0"/>
          <w14:ligatures w14:val="none"/>
        </w:rPr>
        <w:t>împrumuturi</w:t>
      </w:r>
      <w:proofErr w:type="spellEnd"/>
      <w:r w:rsidRPr="007C2B58">
        <w:rPr>
          <w:rFonts w:ascii="Trebuchet MS" w:eastAsia="Times New Roman" w:hAnsi="Trebuchet MS" w:cs="Times New Roman"/>
          <w:kern w:val="0"/>
          <w14:ligatures w14:val="none"/>
        </w:rPr>
        <w:t xml:space="preserve"> a PNRR</w:t>
      </w:r>
    </w:p>
    <w:p w14:paraId="4F96346E" w14:textId="77777777" w:rsidR="003503E4" w:rsidRDefault="007C2B58" w:rsidP="003503E4">
      <w:pPr>
        <w:jc w:val="both"/>
        <w:rPr>
          <w:rFonts w:ascii="Trebuchet MS" w:hAnsi="Trebuchet MS"/>
        </w:rPr>
      </w:pPr>
      <w:proofErr w:type="spellStart"/>
      <w:r w:rsidRPr="007C2B58">
        <w:rPr>
          <w:rFonts w:ascii="Trebuchet MS" w:hAnsi="Trebuchet MS"/>
        </w:rPr>
        <w:t>Astfel</w:t>
      </w:r>
      <w:proofErr w:type="spellEnd"/>
      <w:r w:rsidRPr="007C2B58">
        <w:rPr>
          <w:rFonts w:ascii="Trebuchet MS" w:hAnsi="Trebuchet MS"/>
        </w:rPr>
        <w:t xml:space="preserve">, </w:t>
      </w:r>
      <w:proofErr w:type="spellStart"/>
      <w:r w:rsidRPr="007C2B58">
        <w:rPr>
          <w:rFonts w:ascii="Trebuchet MS" w:hAnsi="Trebuchet MS"/>
        </w:rPr>
        <w:t>în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vederea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efectuării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transferurilor</w:t>
      </w:r>
      <w:proofErr w:type="spellEnd"/>
      <w:r w:rsidRPr="007C2B58">
        <w:rPr>
          <w:rFonts w:ascii="Trebuchet MS" w:hAnsi="Trebuchet MS"/>
        </w:rPr>
        <w:t xml:space="preserve"> de </w:t>
      </w:r>
      <w:proofErr w:type="spellStart"/>
      <w:r w:rsidRPr="007C2B58">
        <w:rPr>
          <w:rFonts w:ascii="Trebuchet MS" w:hAnsi="Trebuchet MS"/>
        </w:rPr>
        <w:t>fonduri</w:t>
      </w:r>
      <w:proofErr w:type="spellEnd"/>
      <w:r w:rsidRPr="007C2B58">
        <w:rPr>
          <w:rFonts w:ascii="Trebuchet MS" w:hAnsi="Trebuchet MS"/>
        </w:rPr>
        <w:t xml:space="preserve">, </w:t>
      </w:r>
      <w:proofErr w:type="spellStart"/>
      <w:r w:rsidRPr="007C2B58">
        <w:rPr>
          <w:rFonts w:ascii="Trebuchet MS" w:hAnsi="Trebuchet MS"/>
        </w:rPr>
        <w:t>vă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rugăm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să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aveți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în</w:t>
      </w:r>
      <w:proofErr w:type="spellEnd"/>
      <w:r w:rsidRPr="007C2B58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Vedere </w:t>
      </w:r>
      <w:proofErr w:type="spellStart"/>
      <w:r w:rsidRPr="007C2B58">
        <w:rPr>
          <w:rFonts w:ascii="Trebuchet MS" w:hAnsi="Trebuchet MS"/>
        </w:rPr>
        <w:t>deschiderea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conturilor</w:t>
      </w:r>
      <w:proofErr w:type="spellEnd"/>
      <w:r w:rsidRPr="007C2B58">
        <w:rPr>
          <w:rFonts w:ascii="Trebuchet MS" w:hAnsi="Trebuchet MS"/>
        </w:rPr>
        <w:t xml:space="preserve"> de </w:t>
      </w:r>
      <w:proofErr w:type="spellStart"/>
      <w:r w:rsidRPr="007C2B58">
        <w:rPr>
          <w:rFonts w:ascii="Trebuchet MS" w:hAnsi="Trebuchet MS"/>
        </w:rPr>
        <w:t>venituri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corespunzătoare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în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conformitate</w:t>
      </w:r>
      <w:proofErr w:type="spellEnd"/>
      <w:r w:rsidRPr="007C2B58">
        <w:rPr>
          <w:rFonts w:ascii="Trebuchet MS" w:hAnsi="Trebuchet MS"/>
        </w:rPr>
        <w:t xml:space="preserve"> cu </w:t>
      </w:r>
      <w:proofErr w:type="spellStart"/>
      <w:r w:rsidRPr="007C2B58">
        <w:rPr>
          <w:rFonts w:ascii="Trebuchet MS" w:hAnsi="Trebuchet MS"/>
        </w:rPr>
        <w:t>prevederile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Anexei</w:t>
      </w:r>
      <w:proofErr w:type="spellEnd"/>
      <w:r w:rsidRPr="007C2B58">
        <w:rPr>
          <w:rFonts w:ascii="Trebuchet MS" w:hAnsi="Trebuchet MS"/>
        </w:rPr>
        <w:t xml:space="preserve"> –</w:t>
      </w:r>
      <w:proofErr w:type="spellStart"/>
      <w:r w:rsidRPr="007C2B58">
        <w:rPr>
          <w:rFonts w:ascii="Trebuchet MS" w:hAnsi="Trebuchet MS"/>
        </w:rPr>
        <w:t>Norme</w:t>
      </w:r>
      <w:proofErr w:type="spellEnd"/>
      <w:r w:rsidRPr="007C2B58">
        <w:rPr>
          <w:rFonts w:ascii="Trebuchet MS" w:hAnsi="Trebuchet MS"/>
        </w:rPr>
        <w:t xml:space="preserve"> </w:t>
      </w:r>
      <w:proofErr w:type="spellStart"/>
      <w:r w:rsidRPr="007C2B58">
        <w:rPr>
          <w:rFonts w:ascii="Trebuchet MS" w:hAnsi="Trebuchet MS"/>
        </w:rPr>
        <w:t>metodologice</w:t>
      </w:r>
      <w:proofErr w:type="spellEnd"/>
      <w:r w:rsidRPr="007C2B58">
        <w:rPr>
          <w:rFonts w:ascii="Trebuchet MS" w:hAnsi="Trebuchet MS"/>
        </w:rPr>
        <w:t xml:space="preserve"> la HG nr. 209/ 2022, </w:t>
      </w:r>
      <w:proofErr w:type="spellStart"/>
      <w:r w:rsidRPr="007C2B58">
        <w:rPr>
          <w:rFonts w:ascii="Trebuchet MS" w:hAnsi="Trebuchet MS"/>
        </w:rPr>
        <w:t>respectiv</w:t>
      </w:r>
      <w:proofErr w:type="spellEnd"/>
      <w:r w:rsidRPr="007C2B58">
        <w:rPr>
          <w:rFonts w:ascii="Trebuchet MS" w:hAnsi="Trebuchet MS"/>
        </w:rPr>
        <w:t>:</w:t>
      </w:r>
    </w:p>
    <w:p w14:paraId="0A5E1568" w14:textId="0A4D3927" w:rsidR="007C2B58" w:rsidRPr="003503E4" w:rsidRDefault="007C2B58" w:rsidP="003503E4">
      <w:pPr>
        <w:pStyle w:val="ListParagraph"/>
        <w:numPr>
          <w:ilvl w:val="0"/>
          <w:numId w:val="3"/>
        </w:numPr>
        <w:jc w:val="both"/>
        <w:rPr>
          <w:rFonts w:ascii="Trebuchet MS" w:hAnsi="Trebuchet MS"/>
        </w:rPr>
      </w:pPr>
      <w:proofErr w:type="spellStart"/>
      <w:r w:rsidRPr="003503E4">
        <w:rPr>
          <w:rFonts w:ascii="Trebuchet MS" w:hAnsi="Trebuchet MS"/>
          <w:color w:val="2F5496" w:themeColor="accent1" w:themeShade="BF"/>
        </w:rPr>
        <w:t>Conturi</w:t>
      </w:r>
      <w:proofErr w:type="spellEnd"/>
      <w:r w:rsidRPr="003503E4">
        <w:rPr>
          <w:rFonts w:ascii="Trebuchet MS" w:hAnsi="Trebuchet MS"/>
          <w:color w:val="2F5496" w:themeColor="accent1" w:themeShade="BF"/>
        </w:rPr>
        <w:t xml:space="preserve"> </w:t>
      </w:r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 xml:space="preserve">de </w:t>
      </w:r>
      <w:proofErr w:type="spellStart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venituri</w:t>
      </w:r>
      <w:proofErr w:type="spellEnd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 xml:space="preserve"> </w:t>
      </w:r>
      <w:proofErr w:type="spellStart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bugetare</w:t>
      </w:r>
      <w:proofErr w:type="spellEnd"/>
      <w:r w:rsidRPr="003503E4">
        <w:rPr>
          <w:rFonts w:ascii="Trebuchet MS" w:hAnsi="Trebuchet MS"/>
          <w:color w:val="2F5496" w:themeColor="accent1" w:themeShade="BF"/>
        </w:rPr>
        <w:t xml:space="preserve"> </w:t>
      </w:r>
      <w:proofErr w:type="spellStart"/>
      <w:r w:rsidRPr="003503E4">
        <w:rPr>
          <w:rFonts w:ascii="Trebuchet MS" w:hAnsi="Trebuchet MS"/>
          <w:color w:val="2F5496" w:themeColor="accent1" w:themeShade="BF"/>
        </w:rPr>
        <w:t>aferente</w:t>
      </w:r>
      <w:proofErr w:type="spellEnd"/>
      <w:r w:rsidRPr="003503E4">
        <w:rPr>
          <w:rFonts w:ascii="Trebuchet MS" w:hAnsi="Trebuchet MS"/>
          <w:color w:val="2F5496" w:themeColor="accent1" w:themeShade="BF"/>
        </w:rPr>
        <w:t xml:space="preserve"> </w:t>
      </w:r>
      <w:proofErr w:type="spellStart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componentei</w:t>
      </w:r>
      <w:proofErr w:type="spellEnd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 xml:space="preserve"> de </w:t>
      </w:r>
      <w:proofErr w:type="spellStart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împrumuturi</w:t>
      </w:r>
      <w:proofErr w:type="spellEnd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 xml:space="preserve"> a PNRR</w:t>
      </w:r>
      <w:r w:rsidRPr="003503E4">
        <w:rPr>
          <w:rFonts w:ascii="Trebuchet MS" w:hAnsi="Trebuchet MS"/>
          <w:color w:val="2F5496" w:themeColor="accent1" w:themeShade="BF"/>
        </w:rPr>
        <w:t xml:space="preserve">, </w:t>
      </w:r>
      <w:proofErr w:type="spellStart"/>
      <w:r w:rsidRPr="003503E4">
        <w:rPr>
          <w:rFonts w:ascii="Trebuchet MS" w:hAnsi="Trebuchet MS"/>
          <w:color w:val="2F5496" w:themeColor="accent1" w:themeShade="BF"/>
        </w:rPr>
        <w:t>în</w:t>
      </w:r>
      <w:proofErr w:type="spellEnd"/>
      <w:r w:rsidRPr="003503E4">
        <w:rPr>
          <w:rFonts w:ascii="Trebuchet MS" w:hAnsi="Trebuchet MS"/>
          <w:color w:val="2F5496" w:themeColor="accent1" w:themeShade="BF"/>
        </w:rPr>
        <w:t xml:space="preserve"> </w:t>
      </w:r>
      <w:proofErr w:type="spellStart"/>
      <w:r w:rsidRPr="003503E4">
        <w:rPr>
          <w:rFonts w:ascii="Trebuchet MS" w:hAnsi="Trebuchet MS"/>
          <w:color w:val="2F5496" w:themeColor="accent1" w:themeShade="BF"/>
        </w:rPr>
        <w:t>vederea</w:t>
      </w:r>
      <w:proofErr w:type="spellEnd"/>
      <w:r w:rsidRPr="003503E4">
        <w:rPr>
          <w:rFonts w:ascii="Trebuchet MS" w:hAnsi="Trebuchet MS"/>
          <w:color w:val="2F5496" w:themeColor="accent1" w:themeShade="BF"/>
        </w:rPr>
        <w:t xml:space="preserve"> </w:t>
      </w:r>
      <w:proofErr w:type="spellStart"/>
      <w:r w:rsidRPr="003503E4">
        <w:rPr>
          <w:rFonts w:ascii="Trebuchet MS" w:hAnsi="Trebuchet MS"/>
          <w:color w:val="2F5496" w:themeColor="accent1" w:themeShade="BF"/>
        </w:rPr>
        <w:t>încasării</w:t>
      </w:r>
      <w:proofErr w:type="spellEnd"/>
      <w:r w:rsidRPr="003503E4">
        <w:rPr>
          <w:rFonts w:ascii="Trebuchet MS" w:hAnsi="Trebuchet MS"/>
          <w:color w:val="2F5496" w:themeColor="accent1" w:themeShade="BF"/>
        </w:rPr>
        <w:t xml:space="preserve"> </w:t>
      </w:r>
      <w:proofErr w:type="spellStart"/>
      <w:r w:rsidRPr="003503E4">
        <w:rPr>
          <w:rFonts w:ascii="Trebuchet MS" w:hAnsi="Trebuchet MS"/>
          <w:color w:val="2F5496" w:themeColor="accent1" w:themeShade="BF"/>
        </w:rPr>
        <w:t>sumelor</w:t>
      </w:r>
      <w:proofErr w:type="spellEnd"/>
      <w:r w:rsidRPr="003503E4">
        <w:rPr>
          <w:rFonts w:ascii="Trebuchet MS" w:hAnsi="Trebuchet MS"/>
          <w:color w:val="2F5496" w:themeColor="accent1" w:themeShade="BF"/>
        </w:rPr>
        <w:t xml:space="preserve"> </w:t>
      </w:r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 xml:space="preserve">de la </w:t>
      </w:r>
      <w:proofErr w:type="spellStart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coordonatorii</w:t>
      </w:r>
      <w:proofErr w:type="spellEnd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 xml:space="preserve"> de </w:t>
      </w:r>
      <w:proofErr w:type="spellStart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reforme</w:t>
      </w:r>
      <w:proofErr w:type="spellEnd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 xml:space="preserve"> </w:t>
      </w:r>
      <w:proofErr w:type="spellStart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și</w:t>
      </w:r>
      <w:proofErr w:type="spellEnd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/</w:t>
      </w:r>
      <w:proofErr w:type="spellStart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sau</w:t>
      </w:r>
      <w:proofErr w:type="spellEnd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 xml:space="preserve"> </w:t>
      </w:r>
      <w:proofErr w:type="spellStart"/>
      <w:r w:rsidRPr="003503E4">
        <w:rPr>
          <w:rFonts w:ascii="Trebuchet MS" w:hAnsi="Trebuchet MS"/>
          <w:b/>
          <w:bCs/>
          <w:color w:val="2F5496" w:themeColor="accent1" w:themeShade="BF"/>
          <w:u w:val="single"/>
        </w:rPr>
        <w:t>investiții</w:t>
      </w:r>
      <w:proofErr w:type="spellEnd"/>
      <w:r w:rsidRPr="003503E4">
        <w:rPr>
          <w:rFonts w:ascii="Trebuchet MS" w:hAnsi="Trebuchet MS"/>
          <w:color w:val="2F5496" w:themeColor="accent1" w:themeShade="BF"/>
        </w:rPr>
        <w:t>.</w:t>
      </w:r>
    </w:p>
    <w:p w14:paraId="57D6DA06" w14:textId="77777777" w:rsidR="007C2B58" w:rsidRPr="007C2B58" w:rsidRDefault="007C2B58" w:rsidP="007C2B58">
      <w:pPr>
        <w:pStyle w:val="ListParagraph"/>
        <w:jc w:val="both"/>
        <w:rPr>
          <w:rFonts w:ascii="Trebuchet MS" w:hAnsi="Trebuchet MS"/>
          <w:color w:val="2F5496" w:themeColor="accent1" w:themeShade="BF"/>
        </w:rPr>
      </w:pPr>
    </w:p>
    <w:p w14:paraId="263CA90E" w14:textId="6CEB098E" w:rsidR="007C2B58" w:rsidRDefault="00D31E28" w:rsidP="007C2B58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     </w:t>
      </w:r>
      <w:r w:rsidR="00C26DBD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Vă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rugăm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să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aveți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în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vedere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că</w:t>
      </w:r>
      <w:proofErr w:type="spellEnd"/>
      <w:r w:rsidR="007C2B58" w:rsidRPr="007C2B58">
        <w:rPr>
          <w:rFonts w:ascii="Trebuchet MS" w:hAnsi="Trebuchet MS"/>
        </w:rPr>
        <w:t xml:space="preserve">, </w:t>
      </w:r>
      <w:proofErr w:type="spellStart"/>
      <w:r w:rsidR="007C2B58" w:rsidRPr="007C2B58">
        <w:rPr>
          <w:rFonts w:ascii="Trebuchet MS" w:hAnsi="Trebuchet MS"/>
        </w:rPr>
        <w:t>în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lipsa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dovezii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deschiderii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conturilor</w:t>
      </w:r>
      <w:proofErr w:type="spellEnd"/>
      <w:r w:rsid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corespunzătoare</w:t>
      </w:r>
      <w:proofErr w:type="spellEnd"/>
      <w:r w:rsidR="007C2B58" w:rsidRPr="007C2B58">
        <w:rPr>
          <w:rFonts w:ascii="Trebuchet MS" w:hAnsi="Trebuchet MS"/>
        </w:rPr>
        <w:t xml:space="preserve">, MMAP se </w:t>
      </w:r>
      <w:proofErr w:type="spellStart"/>
      <w:r w:rsidR="007C2B58" w:rsidRPr="007C2B58">
        <w:rPr>
          <w:rFonts w:ascii="Trebuchet MS" w:hAnsi="Trebuchet MS"/>
        </w:rPr>
        <w:t>va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afla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în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imposibilitatea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efectuării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transferurilor</w:t>
      </w:r>
      <w:proofErr w:type="spellEnd"/>
      <w:r w:rsidR="007C2B58" w:rsidRPr="007C2B58">
        <w:rPr>
          <w:rFonts w:ascii="Trebuchet MS" w:hAnsi="Trebuchet MS"/>
        </w:rPr>
        <w:t xml:space="preserve"> de </w:t>
      </w:r>
      <w:proofErr w:type="spellStart"/>
      <w:r w:rsidR="007C2B58" w:rsidRPr="007C2B58">
        <w:rPr>
          <w:rFonts w:ascii="Trebuchet MS" w:hAnsi="Trebuchet MS"/>
        </w:rPr>
        <w:t>sume</w:t>
      </w:r>
      <w:proofErr w:type="spellEnd"/>
      <w:r w:rsidR="007C2B58">
        <w:rPr>
          <w:rFonts w:ascii="Trebuchet MS" w:hAnsi="Trebuchet MS"/>
        </w:rPr>
        <w:t xml:space="preserve"> </w:t>
      </w:r>
      <w:r w:rsidR="007C2B58" w:rsidRPr="007C2B58">
        <w:rPr>
          <w:rFonts w:ascii="Trebuchet MS" w:hAnsi="Trebuchet MS"/>
        </w:rPr>
        <w:t xml:space="preserve">solicitate de </w:t>
      </w:r>
      <w:proofErr w:type="spellStart"/>
      <w:r w:rsidR="007C2B58" w:rsidRPr="007C2B58">
        <w:rPr>
          <w:rFonts w:ascii="Trebuchet MS" w:hAnsi="Trebuchet MS"/>
        </w:rPr>
        <w:t>beneficiari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prin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cererile</w:t>
      </w:r>
      <w:proofErr w:type="spellEnd"/>
      <w:r w:rsidR="007C2B58" w:rsidRPr="007C2B58">
        <w:rPr>
          <w:rFonts w:ascii="Trebuchet MS" w:hAnsi="Trebuchet MS"/>
        </w:rPr>
        <w:t xml:space="preserve"> de transfer.</w:t>
      </w:r>
    </w:p>
    <w:p w14:paraId="4C5F6AD4" w14:textId="0FDA7CE8" w:rsidR="007C2B58" w:rsidRPr="007C2B58" w:rsidRDefault="00D31E28" w:rsidP="007C2B58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    </w:t>
      </w:r>
      <w:r w:rsidR="00C26DBD">
        <w:rPr>
          <w:rFonts w:ascii="Trebuchet MS" w:hAnsi="Trebuchet MS"/>
        </w:rPr>
        <w:t xml:space="preserve">  </w:t>
      </w:r>
      <w:proofErr w:type="spellStart"/>
      <w:r w:rsidR="007C2B58" w:rsidRPr="007C2B58">
        <w:rPr>
          <w:rFonts w:ascii="Trebuchet MS" w:hAnsi="Trebuchet MS"/>
        </w:rPr>
        <w:t>Vă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invităm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să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urmăriți</w:t>
      </w:r>
      <w:proofErr w:type="spellEnd"/>
      <w:r w:rsidR="007C2B58" w:rsidRPr="007C2B58">
        <w:rPr>
          <w:rFonts w:ascii="Trebuchet MS" w:hAnsi="Trebuchet MS"/>
        </w:rPr>
        <w:t xml:space="preserve"> site-</w:t>
      </w:r>
      <w:proofErr w:type="spellStart"/>
      <w:r w:rsidR="007C2B58" w:rsidRPr="007C2B58">
        <w:rPr>
          <w:rFonts w:ascii="Trebuchet MS" w:hAnsi="Trebuchet MS"/>
        </w:rPr>
        <w:t>ul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nostru</w:t>
      </w:r>
      <w:proofErr w:type="spellEnd"/>
      <w:r w:rsidR="007C2B58" w:rsidRPr="007C2B58">
        <w:rPr>
          <w:rFonts w:ascii="Trebuchet MS" w:hAnsi="Trebuchet MS"/>
        </w:rPr>
        <w:t xml:space="preserve"> </w:t>
      </w:r>
      <w:hyperlink r:id="rId7" w:history="1">
        <w:r w:rsidR="007C2B58" w:rsidRPr="007C2B58">
          <w:rPr>
            <w:rStyle w:val="Hyperlink"/>
            <w:rFonts w:ascii="Trebuchet MS" w:hAnsi="Trebuchet MS"/>
          </w:rPr>
          <w:t>https://pnrr.mmap.ro/</w:t>
        </w:r>
      </w:hyperlink>
      <w:r w:rsidR="007C2B58" w:rsidRPr="007C2B58">
        <w:rPr>
          <w:rFonts w:ascii="Trebuchet MS" w:hAnsi="Trebuchet MS"/>
        </w:rPr>
        <w:t xml:space="preserve">  </w:t>
      </w:r>
      <w:proofErr w:type="spellStart"/>
      <w:r w:rsidR="007C2B58" w:rsidRPr="007C2B58">
        <w:rPr>
          <w:rFonts w:ascii="Trebuchet MS" w:hAnsi="Trebuchet MS"/>
        </w:rPr>
        <w:t>și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rubrica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Noutăți</w:t>
      </w:r>
      <w:proofErr w:type="spellEnd"/>
      <w:r w:rsid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pentru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gramStart"/>
      <w:r w:rsidR="007C2B58" w:rsidRPr="007C2B58">
        <w:rPr>
          <w:rFonts w:ascii="Trebuchet MS" w:hAnsi="Trebuchet MS"/>
        </w:rPr>
        <w:t>a</w:t>
      </w:r>
      <w:proofErr w:type="gram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obține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toate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informațiile</w:t>
      </w:r>
      <w:proofErr w:type="spellEnd"/>
      <w:r w:rsidR="007C2B58" w:rsidRPr="007C2B58">
        <w:rPr>
          <w:rFonts w:ascii="Trebuchet MS" w:hAnsi="Trebuchet MS"/>
        </w:rPr>
        <w:t xml:space="preserve"> de care </w:t>
      </w:r>
      <w:proofErr w:type="spellStart"/>
      <w:r w:rsidR="007C2B58" w:rsidRPr="007C2B58">
        <w:rPr>
          <w:rFonts w:ascii="Trebuchet MS" w:hAnsi="Trebuchet MS"/>
        </w:rPr>
        <w:t>aveți</w:t>
      </w:r>
      <w:proofErr w:type="spellEnd"/>
      <w:r w:rsidR="007C2B58" w:rsidRPr="007C2B58">
        <w:rPr>
          <w:rFonts w:ascii="Trebuchet MS" w:hAnsi="Trebuchet MS"/>
        </w:rPr>
        <w:t xml:space="preserve"> </w:t>
      </w:r>
      <w:proofErr w:type="spellStart"/>
      <w:r w:rsidR="007C2B58" w:rsidRPr="007C2B58">
        <w:rPr>
          <w:rFonts w:ascii="Trebuchet MS" w:hAnsi="Trebuchet MS"/>
        </w:rPr>
        <w:t>nevoie</w:t>
      </w:r>
      <w:proofErr w:type="spellEnd"/>
      <w:r w:rsidR="007C2B58">
        <w:rPr>
          <w:rFonts w:ascii="Trebuchet MS" w:hAnsi="Trebuchet MS"/>
        </w:rPr>
        <w:t>.</w:t>
      </w:r>
    </w:p>
    <w:p w14:paraId="4B594EB1" w14:textId="77777777" w:rsidR="007C2B58" w:rsidRPr="007C2B58" w:rsidRDefault="007C2B58" w:rsidP="007C2B58">
      <w:pPr>
        <w:ind w:left="927" w:right="288"/>
        <w:jc w:val="both"/>
        <w:rPr>
          <w:rFonts w:ascii="Trebuchet MS" w:eastAsia="Times New Roman" w:hAnsi="Trebuchet MS" w:cs="Times New Roman"/>
          <w:kern w:val="0"/>
          <w14:ligatures w14:val="none"/>
        </w:rPr>
      </w:pPr>
    </w:p>
    <w:sectPr w:rsidR="007C2B58" w:rsidRPr="007C2B5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7F55F" w14:textId="77777777" w:rsidR="00916A48" w:rsidRDefault="00916A48" w:rsidP="00A83E61">
      <w:pPr>
        <w:spacing w:after="0" w:line="240" w:lineRule="auto"/>
      </w:pPr>
      <w:r>
        <w:separator/>
      </w:r>
    </w:p>
  </w:endnote>
  <w:endnote w:type="continuationSeparator" w:id="0">
    <w:p w14:paraId="3C482C24" w14:textId="77777777" w:rsidR="00916A48" w:rsidRDefault="00916A48" w:rsidP="00A8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0D7B" w14:textId="77777777" w:rsidR="00A83E61" w:rsidRDefault="00A83E61" w:rsidP="00A83E61">
    <w:pPr>
      <w:pStyle w:val="Footer"/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</w:pPr>
    <w:r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                                                                                                      </w:t>
    </w:r>
  </w:p>
  <w:p w14:paraId="0AC99D5E" w14:textId="3A74B390" w:rsidR="00A83E61" w:rsidRDefault="003503E4" w:rsidP="00A83E61">
    <w:pPr>
      <w:pStyle w:val="Footer"/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</w:pPr>
    <w:ins w:id="1" w:author="user" w:date="2023-10-04T16:39:00Z">
      <w:r w:rsidRPr="002931C9">
        <w:rPr>
          <w:rFonts w:ascii="Calibri" w:eastAsia="Calibri" w:hAnsi="Calibri" w:cs="Times New Roman"/>
          <w:noProof/>
          <w:kern w:val="0"/>
          <w:sz w:val="16"/>
          <w:szCs w:val="16"/>
          <w:lang w:val="ro-RO" w:eastAsia="ro-RO"/>
          <w14:ligatures w14:val="none"/>
        </w:rPr>
        <w:drawing>
          <wp:anchor distT="0" distB="0" distL="114300" distR="114300" simplePos="0" relativeHeight="251663360" behindDoc="0" locked="0" layoutInCell="1" allowOverlap="1" wp14:anchorId="0A5A6E5D" wp14:editId="2A196BCA">
            <wp:simplePos x="0" y="0"/>
            <wp:positionH relativeFrom="margin">
              <wp:align>left</wp:align>
            </wp:positionH>
            <wp:positionV relativeFrom="margin">
              <wp:posOffset>7240270</wp:posOffset>
            </wp:positionV>
            <wp:extent cx="2695575" cy="796290"/>
            <wp:effectExtent l="0" t="0" r="9525" b="3810"/>
            <wp:wrapSquare wrapText="bothSides"/>
            <wp:docPr id="21" name="Picture 21" descr="Ministerul Mediul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sterul Mediului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</w:p>
  <w:p w14:paraId="285083BD" w14:textId="77777777" w:rsidR="003503E4" w:rsidRPr="002931C9" w:rsidRDefault="003503E4" w:rsidP="003503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</w:pPr>
    <w:r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</w:t>
    </w:r>
    <w:r w:rsidRPr="002931C9">
      <w:rPr>
        <w:rFonts w:ascii="Calibri" w:eastAsia="Calibri" w:hAnsi="Calibri" w:cs="Times New Roman"/>
        <w:noProof/>
        <w:kern w:val="0"/>
        <w:sz w:val="16"/>
        <w:szCs w:val="16"/>
        <w:lang w:val="ro-RO" w:eastAsia="ro-RO"/>
        <w14:ligatures w14:val="none"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69B620BD" wp14:editId="0B12F078">
              <wp:simplePos x="0" y="0"/>
              <wp:positionH relativeFrom="column">
                <wp:posOffset>4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AD47B01" id="Straight Connector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" strokecolor="#5b9bd5" strokeweight=".5pt">
              <v:stroke joinstyle="miter"/>
            </v:line>
          </w:pict>
        </mc:Fallback>
      </mc:AlternateContent>
    </w:r>
  </w:p>
  <w:p w14:paraId="43EB81E3" w14:textId="33DABDF5" w:rsidR="003503E4" w:rsidRDefault="003503E4" w:rsidP="00A83E61">
    <w:pPr>
      <w:pStyle w:val="Footer"/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</w:pPr>
    <w:r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                                                                                                     </w:t>
    </w:r>
    <w:r w:rsidR="00A83E61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</w:t>
    </w:r>
  </w:p>
  <w:p w14:paraId="6F3B033F" w14:textId="21917294" w:rsidR="003503E4" w:rsidRPr="002931C9" w:rsidRDefault="003503E4" w:rsidP="003503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</w:pPr>
    <w:r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                                                                                                                         </w:t>
    </w:r>
    <w:r w:rsidRPr="002931C9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PNRR. </w:t>
    </w:r>
    <w:proofErr w:type="spellStart"/>
    <w:r w:rsidRPr="002931C9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>Finanțat</w:t>
    </w:r>
    <w:proofErr w:type="spellEnd"/>
    <w:r w:rsidRPr="002931C9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de </w:t>
    </w:r>
    <w:proofErr w:type="spellStart"/>
    <w:r w:rsidRPr="002931C9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>Uniunea</w:t>
    </w:r>
    <w:proofErr w:type="spellEnd"/>
    <w:r w:rsidRPr="002931C9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</w:t>
    </w:r>
    <w:proofErr w:type="spellStart"/>
    <w:r w:rsidRPr="002931C9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>Europeană</w:t>
    </w:r>
    <w:proofErr w:type="spellEnd"/>
    <w:r w:rsidRPr="002931C9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– </w:t>
    </w:r>
    <w:proofErr w:type="spellStart"/>
    <w:r w:rsidRPr="002931C9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>UrmătoareaGenerațieUE</w:t>
    </w:r>
    <w:proofErr w:type="spellEnd"/>
    <w:r w:rsidRPr="002931C9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</w:t>
    </w:r>
  </w:p>
  <w:p w14:paraId="45F888B0" w14:textId="77777777" w:rsidR="003503E4" w:rsidRPr="002931C9" w:rsidRDefault="00000000" w:rsidP="003503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Trebuchet MS" w:eastAsia="Calibri" w:hAnsi="Trebuchet MS" w:cs="Calibri"/>
        <w:b/>
        <w:color w:val="000000"/>
        <w:kern w:val="0"/>
        <w:sz w:val="16"/>
        <w:szCs w:val="16"/>
        <w:lang w:val="en-GB"/>
        <w14:ligatures w14:val="none"/>
      </w:rPr>
    </w:pPr>
    <w:hyperlink r:id="rId2">
      <w:r w:rsidR="003503E4" w:rsidRPr="002931C9">
        <w:rPr>
          <w:rFonts w:ascii="Trebuchet MS" w:eastAsia="Calibri" w:hAnsi="Trebuchet MS" w:cs="Calibri"/>
          <w:b/>
          <w:color w:val="0000FF"/>
          <w:kern w:val="0"/>
          <w:sz w:val="16"/>
          <w:szCs w:val="16"/>
          <w:u w:val="single"/>
          <w:lang w:val="en-GB"/>
          <w14:ligatures w14:val="none"/>
        </w:rPr>
        <w:t>https://mfe.gov.ro/pnrr/</w:t>
      </w:r>
    </w:hyperlink>
    <w:r w:rsidR="003503E4" w:rsidRPr="002931C9">
      <w:rPr>
        <w:rFonts w:ascii="Trebuchet MS" w:eastAsia="Calibri" w:hAnsi="Trebuchet MS" w:cs="Calibri"/>
        <w:b/>
        <w:color w:val="000000"/>
        <w:kern w:val="0"/>
        <w:sz w:val="16"/>
        <w:szCs w:val="16"/>
        <w:lang w:val="en-GB"/>
        <w14:ligatures w14:val="none"/>
      </w:rPr>
      <w:t xml:space="preserve">  </w:t>
    </w:r>
  </w:p>
  <w:p w14:paraId="6AA0AB11" w14:textId="77777777" w:rsidR="003503E4" w:rsidRPr="002931C9" w:rsidRDefault="00000000" w:rsidP="003503E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rFonts w:ascii="Trebuchet MS" w:eastAsia="Calibri" w:hAnsi="Trebuchet MS" w:cs="Times New Roman"/>
        <w:b/>
        <w:color w:val="000000"/>
        <w:kern w:val="0"/>
        <w:sz w:val="16"/>
        <w:szCs w:val="16"/>
        <w:lang w:val="en-GB"/>
        <w14:ligatures w14:val="none"/>
      </w:rPr>
    </w:pPr>
    <w:hyperlink r:id="rId3">
      <w:r w:rsidR="003503E4" w:rsidRPr="002931C9">
        <w:rPr>
          <w:rFonts w:ascii="Trebuchet MS" w:eastAsia="Calibri" w:hAnsi="Trebuchet MS" w:cs="Calibri"/>
          <w:b/>
          <w:color w:val="0000FF"/>
          <w:kern w:val="0"/>
          <w:sz w:val="16"/>
          <w:szCs w:val="16"/>
          <w:u w:val="single"/>
          <w:lang w:val="en-GB"/>
          <w14:ligatures w14:val="none"/>
        </w:rPr>
        <w:t>https://www.facebook.com/PNRROficial/</w:t>
      </w:r>
    </w:hyperlink>
    <w:r w:rsidR="003503E4" w:rsidRPr="002931C9">
      <w:rPr>
        <w:rFonts w:ascii="Trebuchet MS" w:eastAsia="Calibri" w:hAnsi="Trebuchet MS" w:cs="Calibri"/>
        <w:b/>
        <w:color w:val="000000"/>
        <w:kern w:val="0"/>
        <w:sz w:val="16"/>
        <w:szCs w:val="16"/>
        <w:lang w:val="en-GB"/>
        <w14:ligatures w14:val="none"/>
      </w:rPr>
      <w:t xml:space="preserve"> </w:t>
    </w:r>
  </w:p>
  <w:p w14:paraId="588C9588" w14:textId="30CF90EE" w:rsidR="00A83E61" w:rsidRDefault="00000000" w:rsidP="003503E4">
    <w:pPr>
      <w:pStyle w:val="Footer"/>
    </w:pPr>
    <w:hyperlink r:id="rId4" w:history="1">
      <w:r w:rsidR="003503E4" w:rsidRPr="002931C9">
        <w:rPr>
          <w:rFonts w:ascii="Trebuchet MS" w:eastAsia="Calibri" w:hAnsi="Trebuchet MS" w:cs="Times New Roman"/>
          <w:b/>
          <w:color w:val="0000FF"/>
          <w:kern w:val="0"/>
          <w:sz w:val="16"/>
          <w:szCs w:val="16"/>
          <w:u w:val="single"/>
          <w:lang w:val="en-GB"/>
          <w14:ligatures w14:val="none"/>
        </w:rPr>
        <w:t>https://pnrr.mmap.ro/</w:t>
      </w:r>
    </w:hyperlink>
    <w:r w:rsidR="003503E4">
      <w:rPr>
        <w:rFonts w:ascii="Calibri" w:eastAsia="Calibri" w:hAnsi="Calibri" w:cs="Calibri"/>
        <w:b/>
        <w:color w:val="000000"/>
        <w:kern w:val="0"/>
        <w:sz w:val="16"/>
        <w:szCs w:val="16"/>
        <w:lang w:val="en-GB"/>
        <w14:ligatures w14:val="none"/>
      </w:rPr>
      <w:t xml:space="preserve">                                                                                                         </w:t>
    </w:r>
  </w:p>
  <w:p w14:paraId="6340AC8B" w14:textId="77777777" w:rsidR="00A83E61" w:rsidRDefault="00A83E61">
    <w:pPr>
      <w:pStyle w:val="Footer"/>
    </w:pPr>
  </w:p>
  <w:p w14:paraId="4ABDA32C" w14:textId="5672C374" w:rsidR="00A83E61" w:rsidRDefault="00A83E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117ED" w14:textId="77777777" w:rsidR="00916A48" w:rsidRDefault="00916A48" w:rsidP="00A83E61">
      <w:pPr>
        <w:spacing w:after="0" w:line="240" w:lineRule="auto"/>
      </w:pPr>
      <w:r>
        <w:separator/>
      </w:r>
    </w:p>
  </w:footnote>
  <w:footnote w:type="continuationSeparator" w:id="0">
    <w:p w14:paraId="23C20B8A" w14:textId="77777777" w:rsidR="00916A48" w:rsidRDefault="00916A48" w:rsidP="00A83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0840C" w14:textId="5CA4C6C4" w:rsidR="00A83E61" w:rsidRDefault="00A83E61" w:rsidP="00A83E61">
    <w:pPr>
      <w:pStyle w:val="Header"/>
    </w:pPr>
    <w:ins w:id="0" w:author="user" w:date="2023-10-04T16:39:00Z">
      <w:r>
        <w:rPr>
          <w:noProof/>
          <w:lang w:val="ro-RO" w:eastAsia="ro-RO"/>
        </w:rPr>
        <w:drawing>
          <wp:anchor distT="0" distB="0" distL="0" distR="0" simplePos="0" relativeHeight="251659264" behindDoc="0" locked="0" layoutInCell="1" allowOverlap="1" wp14:anchorId="386A33A2" wp14:editId="5D4B8CF1">
            <wp:simplePos x="0" y="0"/>
            <wp:positionH relativeFrom="page">
              <wp:posOffset>914400</wp:posOffset>
            </wp:positionH>
            <wp:positionV relativeFrom="paragraph">
              <wp:posOffset>171450</wp:posOffset>
            </wp:positionV>
            <wp:extent cx="5965190" cy="492760"/>
            <wp:effectExtent l="0" t="0" r="0" b="2540"/>
            <wp:wrapTopAndBottom/>
            <wp:docPr id="19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519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ins>
  </w:p>
  <w:p w14:paraId="187813B1" w14:textId="33E789C4" w:rsidR="00A83E61" w:rsidRDefault="00A83E61">
    <w:pPr>
      <w:pStyle w:val="Header"/>
    </w:pPr>
  </w:p>
  <w:p w14:paraId="527B3334" w14:textId="77777777" w:rsidR="00A83E61" w:rsidRPr="0022227E" w:rsidRDefault="00A83E61" w:rsidP="00A83E6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/>
      <w:rPr>
        <w:color w:val="000000"/>
      </w:rPr>
    </w:pPr>
    <w:r>
      <w:rPr>
        <w:noProof/>
        <w:lang w:val="ro-RO" w:eastAsia="ro-RO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5B683B50" wp14:editId="48B85BB5">
              <wp:simplePos x="0" y="0"/>
              <wp:positionH relativeFrom="column">
                <wp:posOffset>4</wp:posOffset>
              </wp:positionH>
              <wp:positionV relativeFrom="paragraph">
                <wp:posOffset>-632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D133B0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" strokecolor="#4472c4 [3204]" strokeweight=".5pt">
              <v:stroke joinstyle="miter"/>
            </v:line>
          </w:pict>
        </mc:Fallback>
      </mc:AlternateContent>
    </w:r>
  </w:p>
  <w:p w14:paraId="7A883C05" w14:textId="77777777" w:rsidR="00A83E61" w:rsidRDefault="00A83E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11.25pt;height:11.25pt" o:bullet="t">
        <v:imagedata r:id="rId1" o:title="mso2625"/>
      </v:shape>
    </w:pict>
  </w:numPicBullet>
  <w:abstractNum w:abstractNumId="0" w15:restartNumberingAfterBreak="0">
    <w:nsid w:val="08EB46C6"/>
    <w:multiLevelType w:val="hybridMultilevel"/>
    <w:tmpl w:val="B01A7474"/>
    <w:lvl w:ilvl="0" w:tplc="040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A435284"/>
    <w:multiLevelType w:val="hybridMultilevel"/>
    <w:tmpl w:val="2FA078D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66B04"/>
    <w:multiLevelType w:val="hybridMultilevel"/>
    <w:tmpl w:val="94364848"/>
    <w:lvl w:ilvl="0" w:tplc="040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7923133">
    <w:abstractNumId w:val="2"/>
  </w:num>
  <w:num w:numId="2" w16cid:durableId="1270550920">
    <w:abstractNumId w:val="1"/>
  </w:num>
  <w:num w:numId="3" w16cid:durableId="13703987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DF5"/>
    <w:rsid w:val="002D6A5B"/>
    <w:rsid w:val="003503E4"/>
    <w:rsid w:val="00434BEE"/>
    <w:rsid w:val="005F5CBC"/>
    <w:rsid w:val="007C2B58"/>
    <w:rsid w:val="008B6D23"/>
    <w:rsid w:val="00916A48"/>
    <w:rsid w:val="00A83E61"/>
    <w:rsid w:val="00A91BC4"/>
    <w:rsid w:val="00AF0269"/>
    <w:rsid w:val="00B75DF5"/>
    <w:rsid w:val="00B8090E"/>
    <w:rsid w:val="00C26DBD"/>
    <w:rsid w:val="00D31E28"/>
    <w:rsid w:val="00F7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E2ED5"/>
  <w15:chartTrackingRefBased/>
  <w15:docId w15:val="{9E6C8DAB-F773-42EC-B89F-A7AA49EE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B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2B5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3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E61"/>
  </w:style>
  <w:style w:type="paragraph" w:styleId="Footer">
    <w:name w:val="footer"/>
    <w:basedOn w:val="Normal"/>
    <w:link w:val="FooterChar"/>
    <w:uiPriority w:val="99"/>
    <w:unhideWhenUsed/>
    <w:rsid w:val="00A83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E61"/>
  </w:style>
  <w:style w:type="character" w:styleId="UnresolvedMention">
    <w:name w:val="Unresolved Mention"/>
    <w:basedOn w:val="DefaultParagraphFont"/>
    <w:uiPriority w:val="99"/>
    <w:semiHidden/>
    <w:unhideWhenUsed/>
    <w:rsid w:val="00A83E6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nrr.mmap.r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3.png"/><Relationship Id="rId4" Type="http://schemas.openxmlformats.org/officeDocument/2006/relationships/hyperlink" Target="https://pnrr.mmap.r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Danila</dc:creator>
  <cp:keywords/>
  <dc:description/>
  <cp:lastModifiedBy>Mara Danila</cp:lastModifiedBy>
  <cp:revision>12</cp:revision>
  <dcterms:created xsi:type="dcterms:W3CDTF">2023-10-05T07:01:00Z</dcterms:created>
  <dcterms:modified xsi:type="dcterms:W3CDTF">2023-10-06T06:13:00Z</dcterms:modified>
</cp:coreProperties>
</file>